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A7" w:rsidRDefault="00F6563E" w:rsidP="003563A7">
      <w:pPr>
        <w:autoSpaceDE w:val="0"/>
        <w:autoSpaceDN w:val="0"/>
        <w:adjustRightInd w:val="0"/>
        <w:jc w:val="both"/>
        <w:rPr>
          <w:rFonts w:asciiTheme="minorHAnsi" w:hAnsiTheme="minorHAnsi"/>
          <w:b/>
          <w:kern w:val="28"/>
          <w:sz w:val="24"/>
          <w:szCs w:val="24"/>
        </w:rPr>
      </w:pPr>
      <w:r>
        <w:rPr>
          <w:rFonts w:asciiTheme="minorHAnsi" w:hAnsiTheme="minorHAnsi"/>
          <w:b/>
          <w:kern w:val="28"/>
          <w:sz w:val="24"/>
          <w:szCs w:val="24"/>
        </w:rPr>
        <w:t>Verpflichtung auf das Datengeheimnis</w:t>
      </w:r>
      <w:r w:rsidR="007534DF">
        <w:rPr>
          <w:rFonts w:asciiTheme="minorHAnsi" w:hAnsiTheme="minorHAnsi"/>
          <w:b/>
          <w:kern w:val="28"/>
          <w:sz w:val="24"/>
          <w:szCs w:val="24"/>
        </w:rPr>
        <w:t xml:space="preserve"> und zur Schweigepflicht</w:t>
      </w:r>
    </w:p>
    <w:p w:rsidR="00F6563E" w:rsidRPr="003563A7" w:rsidRDefault="00F6563E" w:rsidP="003563A7">
      <w:pPr>
        <w:autoSpaceDE w:val="0"/>
        <w:autoSpaceDN w:val="0"/>
        <w:adjustRightInd w:val="0"/>
        <w:jc w:val="both"/>
        <w:rPr>
          <w:rFonts w:asciiTheme="minorHAnsi" w:hAnsiTheme="minorHAnsi"/>
          <w:b/>
          <w:kern w:val="28"/>
          <w:sz w:val="24"/>
          <w:szCs w:val="24"/>
        </w:rPr>
      </w:pPr>
    </w:p>
    <w:p w:rsid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Alle Mitarbeiter der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>
        <w:rPr>
          <w:rFonts w:asciiTheme="minorHAnsi" w:hAnsiTheme="minorHAnsi"/>
          <w:kern w:val="28"/>
          <w:sz w:val="24"/>
          <w:szCs w:val="24"/>
        </w:rPr>
        <w:t xml:space="preserve"> XXX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werden vor Dienstantritt in der Personalabteilung des Universitätsklinikums 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nach Art. 5, </w:t>
      </w:r>
      <w:r w:rsidR="00F6563E" w:rsidRPr="00F6563E">
        <w:rPr>
          <w:rFonts w:asciiTheme="minorHAnsi" w:hAnsiTheme="minorHAnsi"/>
          <w:kern w:val="28"/>
          <w:sz w:val="24"/>
          <w:szCs w:val="24"/>
        </w:rPr>
        <w:t>Art. 24</w:t>
      </w:r>
      <w:r w:rsidR="00F6563E">
        <w:rPr>
          <w:rFonts w:asciiTheme="minorHAnsi" w:hAnsiTheme="minorHAnsi"/>
          <w:kern w:val="28"/>
          <w:sz w:val="24"/>
          <w:szCs w:val="24"/>
        </w:rPr>
        <w:t>, Art. 29 und Art. 32</w:t>
      </w:r>
      <w:r w:rsidR="00F6563E" w:rsidRPr="00F6563E">
        <w:rPr>
          <w:rFonts w:asciiTheme="minorHAnsi" w:hAnsiTheme="minorHAnsi"/>
          <w:kern w:val="28"/>
          <w:sz w:val="24"/>
          <w:szCs w:val="24"/>
        </w:rPr>
        <w:t xml:space="preserve"> DSGVO 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bzgl. </w:t>
      </w:r>
      <w:r>
        <w:rPr>
          <w:rFonts w:asciiTheme="minorHAnsi" w:hAnsiTheme="minorHAnsi"/>
          <w:kern w:val="28"/>
          <w:sz w:val="24"/>
          <w:szCs w:val="24"/>
        </w:rPr>
        <w:t>Vertraulich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keit </w:t>
      </w:r>
      <w:r w:rsidR="00172BFB">
        <w:rPr>
          <w:rFonts w:asciiTheme="minorHAnsi" w:hAnsiTheme="minorHAnsi"/>
          <w:kern w:val="28"/>
          <w:sz w:val="24"/>
          <w:szCs w:val="24"/>
        </w:rPr>
        <w:t xml:space="preserve">und 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Datengeheimnis beim Umgang mit personenbezogenen Daten </w:t>
      </w:r>
      <w:r w:rsidRPr="00070966">
        <w:rPr>
          <w:rFonts w:asciiTheme="minorHAnsi" w:hAnsiTheme="minorHAnsi"/>
          <w:kern w:val="28"/>
          <w:sz w:val="24"/>
          <w:szCs w:val="24"/>
        </w:rPr>
        <w:t>belehrt (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ggf. in den Anlagen aufzuführen: Formblatt </w:t>
      </w:r>
      <w:r w:rsidR="00E70D56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und Merkblatt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Datengeheimnis des jeweiligen Klinikums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>).</w:t>
      </w:r>
    </w:p>
    <w:p w:rsidR="00E70D56" w:rsidRDefault="00E70D56" w:rsidP="00E70D56">
      <w:pPr>
        <w:pStyle w:val="Default"/>
      </w:pPr>
    </w:p>
    <w:p w:rsidR="00E70D56" w:rsidRP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 Außerdem wurden alle Mitarbeiter über die Verpflichtung zur </w:t>
      </w:r>
    </w:p>
    <w:p w:rsidR="00E70D56" w:rsidRP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a. unternehmerischen Schweigepflicht sowie </w:t>
      </w:r>
    </w:p>
    <w:p w:rsid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b. zur Schweigepflicht nach </w:t>
      </w:r>
      <w:r w:rsidRPr="00977818">
        <w:rPr>
          <w:rFonts w:asciiTheme="minorHAnsi" w:hAnsiTheme="minorHAnsi"/>
          <w:color w:val="FF0000"/>
          <w:kern w:val="28"/>
          <w:sz w:val="24"/>
          <w:szCs w:val="24"/>
        </w:rPr>
        <w:t xml:space="preserve">§ 9 der Berufsordnung der Ärztekammer </w:t>
      </w:r>
      <w:r w:rsidR="003203D8" w:rsidRPr="00977818">
        <w:rPr>
          <w:rFonts w:asciiTheme="minorHAnsi" w:hAnsiTheme="minorHAnsi"/>
          <w:color w:val="FF0000"/>
          <w:kern w:val="28"/>
          <w:sz w:val="24"/>
          <w:szCs w:val="24"/>
        </w:rPr>
        <w:t>XX Standort</w:t>
      </w:r>
      <w:r w:rsidRPr="003203D8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="00977818" w:rsidRPr="00977818">
        <w:rPr>
          <w:rFonts w:asciiTheme="minorHAnsi" w:hAnsiTheme="minorHAnsi"/>
          <w:i/>
          <w:color w:val="FF0000"/>
          <w:kern w:val="28"/>
          <w:sz w:val="24"/>
          <w:szCs w:val="24"/>
        </w:rPr>
        <w:t>[§ ist für das jeweilige Bundesland zu prüfen]</w:t>
      </w:r>
      <w:r w:rsidR="00977818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Pr="00E70D56">
        <w:rPr>
          <w:rFonts w:asciiTheme="minorHAnsi" w:hAnsiTheme="minorHAnsi"/>
          <w:kern w:val="28"/>
          <w:sz w:val="24"/>
          <w:szCs w:val="24"/>
        </w:rPr>
        <w:t xml:space="preserve">und § 203 StGB </w:t>
      </w:r>
      <w:r>
        <w:rPr>
          <w:rFonts w:asciiTheme="minorHAnsi" w:hAnsiTheme="minorHAnsi"/>
          <w:kern w:val="28"/>
          <w:sz w:val="24"/>
          <w:szCs w:val="24"/>
        </w:rPr>
        <w:t>belehrt (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ggf. in den Anlagen aufzuführen: 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Formblatt und </w:t>
      </w:r>
      <w:r w:rsidRPr="00E70D56">
        <w:rPr>
          <w:rFonts w:asciiTheme="minorHAnsi" w:hAnsiTheme="minorHAnsi"/>
          <w:i/>
          <w:color w:val="FF0000"/>
          <w:kern w:val="28"/>
          <w:sz w:val="24"/>
          <w:szCs w:val="24"/>
        </w:rPr>
        <w:t>Merkblatt Schweigepflicht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des jeweiligen</w:t>
      </w:r>
      <w:r w:rsidRPr="00E70D56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Klinikum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>s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>).</w:t>
      </w:r>
    </w:p>
    <w:p w:rsidR="00070966" w:rsidRPr="00172BFB" w:rsidRDefault="00F6563E" w:rsidP="0007096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In regelmäßigen Abständen</w:t>
      </w:r>
      <w:r w:rsidR="00070966" w:rsidRPr="00070966">
        <w:rPr>
          <w:rFonts w:asciiTheme="minorHAnsi" w:hAnsiTheme="minorHAnsi"/>
          <w:kern w:val="28"/>
          <w:sz w:val="24"/>
          <w:szCs w:val="24"/>
        </w:rPr>
        <w:t xml:space="preserve"> erfolgt eine erneute Belehrung der </w:t>
      </w:r>
      <w:r>
        <w:rPr>
          <w:rFonts w:asciiTheme="minorHAnsi" w:hAnsiTheme="minorHAnsi"/>
          <w:kern w:val="28"/>
          <w:sz w:val="24"/>
          <w:szCs w:val="24"/>
        </w:rPr>
        <w:t xml:space="preserve">Mitarbeiter </w:t>
      </w:r>
      <w:r w:rsidRPr="00F6563E">
        <w:rPr>
          <w:rFonts w:asciiTheme="minorHAnsi" w:hAnsiTheme="minorHAnsi"/>
          <w:i/>
          <w:kern w:val="28"/>
          <w:sz w:val="24"/>
          <w:szCs w:val="24"/>
        </w:rPr>
        <w:t xml:space="preserve">durch: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hier bitte den Schulungsleiter angeben plus Nachweisformular erstellen</w:t>
      </w: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Studenten, welche als Famulanten, Doktoranden oder Studenten im Praktischen Jahr in der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 w:rsidRPr="00070966">
        <w:rPr>
          <w:rFonts w:asciiTheme="minorHAnsi" w:hAnsiTheme="minorHAnsi"/>
          <w:kern w:val="28"/>
          <w:sz w:val="24"/>
          <w:szCs w:val="24"/>
        </w:rPr>
        <w:t xml:space="preserve"> tätig sind, werd</w:t>
      </w:r>
      <w:r w:rsidR="00F6563E">
        <w:rPr>
          <w:rFonts w:asciiTheme="minorHAnsi" w:hAnsiTheme="minorHAnsi"/>
          <w:kern w:val="28"/>
          <w:sz w:val="24"/>
          <w:szCs w:val="24"/>
        </w:rPr>
        <w:t>en von ihrer Lehrinstitution bezüglich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Vertraulichkeit belehrt.</w:t>
      </w:r>
    </w:p>
    <w:p w:rsidR="002A110C" w:rsidRDefault="00172BFB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172BFB">
        <w:rPr>
          <w:rFonts w:asciiTheme="minorHAnsi" w:hAnsiTheme="minorHAnsi"/>
          <w:kern w:val="28"/>
          <w:sz w:val="24"/>
          <w:szCs w:val="24"/>
        </w:rPr>
        <w:t xml:space="preserve">Zur Verpflichtung gehört auch eine Belehrung über die sich ergebenden Pflichten. Die Beschäftigten </w:t>
      </w:r>
      <w:r>
        <w:rPr>
          <w:rFonts w:asciiTheme="minorHAnsi" w:hAnsiTheme="minorHAnsi"/>
          <w:kern w:val="28"/>
          <w:sz w:val="24"/>
          <w:szCs w:val="24"/>
        </w:rPr>
        <w:t>werden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 </w:t>
      </w:r>
      <w:r w:rsidR="00212A8F" w:rsidRPr="00172BFB">
        <w:rPr>
          <w:rFonts w:asciiTheme="minorHAnsi" w:hAnsiTheme="minorHAnsi"/>
          <w:kern w:val="28"/>
          <w:sz w:val="24"/>
          <w:szCs w:val="24"/>
        </w:rPr>
        <w:t xml:space="preserve">anhand typischer Fälle </w:t>
      </w:r>
      <w:r w:rsidRPr="00172BFB">
        <w:rPr>
          <w:rFonts w:asciiTheme="minorHAnsi" w:hAnsiTheme="minorHAnsi"/>
          <w:kern w:val="28"/>
          <w:sz w:val="24"/>
          <w:szCs w:val="24"/>
        </w:rPr>
        <w:t>darübe</w:t>
      </w:r>
      <w:bookmarkStart w:id="0" w:name="_GoBack"/>
      <w:bookmarkEnd w:id="0"/>
      <w:r w:rsidRPr="00172BFB">
        <w:rPr>
          <w:rFonts w:asciiTheme="minorHAnsi" w:hAnsiTheme="minorHAnsi"/>
          <w:kern w:val="28"/>
          <w:sz w:val="24"/>
          <w:szCs w:val="24"/>
        </w:rPr>
        <w:t>r informiert, was sie in datenschutzrechtlicher Hinsicht b</w:t>
      </w:r>
      <w:r>
        <w:rPr>
          <w:rFonts w:asciiTheme="minorHAnsi" w:hAnsiTheme="minorHAnsi"/>
          <w:kern w:val="28"/>
          <w:sz w:val="24"/>
          <w:szCs w:val="24"/>
        </w:rPr>
        <w:t>ei ihrer täglichen Arbeit beach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ten müssen. Aus Nachweisgründen im Rahmen der Rechenschaftspflicht nach der DSGVO </w:t>
      </w:r>
      <w:r>
        <w:rPr>
          <w:rFonts w:asciiTheme="minorHAnsi" w:hAnsiTheme="minorHAnsi"/>
          <w:kern w:val="28"/>
          <w:sz w:val="24"/>
          <w:szCs w:val="24"/>
        </w:rPr>
        <w:t>wird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 die Verpflichtung </w:t>
      </w:r>
      <w:r>
        <w:rPr>
          <w:rFonts w:asciiTheme="minorHAnsi" w:hAnsiTheme="minorHAnsi"/>
          <w:kern w:val="28"/>
          <w:sz w:val="24"/>
          <w:szCs w:val="24"/>
        </w:rPr>
        <w:t>dokumentiert.</w:t>
      </w:r>
    </w:p>
    <w:p w:rsidR="00172BFB" w:rsidRDefault="00172BFB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Darüber hinaus finden sich im </w:t>
      </w:r>
      <w:r w:rsidR="002A110C"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BEISPIEL</w:t>
      </w:r>
      <w:r w:rsid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(bitte eigene</w:t>
      </w:r>
      <w:r w:rsidR="00974430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Angaben ergänzen</w:t>
      </w:r>
      <w:r w:rsidR="002A110C"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: 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Im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Intranet der Universitätsklinik 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sind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aktuelle Informationen zum Datenschutz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zu finden.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Ausführliche Informationen finden sich im Intranet unter Zentrale Einrichtungen – Datenschutzbeauftragter. Das so abrufbare Datenschutzhandbuch enthält in ausführlicher Form alle verbindlichen Regeln des Uniklinikums zum Datenschutz</w:t>
      </w:r>
      <w:r w:rsidRPr="002A110C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070966" w:rsidRPr="00070966" w:rsidRDefault="00974430" w:rsidP="00974430">
      <w:pPr>
        <w:tabs>
          <w:tab w:val="left" w:pos="5368"/>
        </w:tabs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ab/>
      </w: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>Anlagen:</w:t>
      </w:r>
    </w:p>
    <w:p w:rsidR="008E0C73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Anlage 1:  </w:t>
      </w:r>
      <w:r w:rsidR="008E0C73">
        <w:rPr>
          <w:rFonts w:asciiTheme="minorHAnsi" w:hAnsiTheme="minorHAnsi"/>
          <w:kern w:val="28"/>
          <w:sz w:val="24"/>
          <w:szCs w:val="24"/>
        </w:rPr>
        <w:t>Formblatt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Datengeheimnis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 Klinikum</w:t>
      </w:r>
    </w:p>
    <w:p w:rsid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>Anlage 2:  Datenschutzmerkblatt</w:t>
      </w:r>
    </w:p>
    <w:p w:rsidR="00F6563E" w:rsidRDefault="00F6563E" w:rsidP="00172BFB">
      <w:pPr>
        <w:autoSpaceDE w:val="0"/>
        <w:autoSpaceDN w:val="0"/>
        <w:adjustRightInd w:val="0"/>
        <w:rPr>
          <w:rStyle w:val="Hyperlink"/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 xml:space="preserve">Anlage 3:  Formblatt Belehrung Datengeheimnis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 w:rsidR="00172BFB">
        <w:rPr>
          <w:rFonts w:asciiTheme="minorHAnsi" w:hAnsiTheme="minorHAnsi"/>
          <w:kern w:val="28"/>
          <w:sz w:val="24"/>
          <w:szCs w:val="24"/>
        </w:rPr>
        <w:t xml:space="preserve">, </w:t>
      </w:r>
      <w:r w:rsidR="00172BFB">
        <w:rPr>
          <w:rFonts w:asciiTheme="minorHAnsi" w:hAnsiTheme="minorHAnsi"/>
          <w:kern w:val="28"/>
          <w:sz w:val="24"/>
          <w:szCs w:val="24"/>
        </w:rPr>
        <w:br/>
        <w:t xml:space="preserve">Bsp.: </w:t>
      </w:r>
      <w:hyperlink r:id="rId8" w:history="1">
        <w:r w:rsidR="00172BFB" w:rsidRPr="00164862">
          <w:rPr>
            <w:rStyle w:val="Hyperlink"/>
            <w:rFonts w:asciiTheme="minorHAnsi" w:hAnsiTheme="minorHAnsi"/>
            <w:kern w:val="28"/>
            <w:sz w:val="24"/>
            <w:szCs w:val="24"/>
          </w:rPr>
          <w:t>https://www.lda.bayern.de/media/info_verpflichtung_beschaeftigte_dsgvo.pdf</w:t>
        </w:r>
      </w:hyperlink>
    </w:p>
    <w:p w:rsidR="008E0C73" w:rsidRPr="008E0C73" w:rsidRDefault="008E0C73" w:rsidP="008E0C73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8E0C73">
        <w:rPr>
          <w:rFonts w:asciiTheme="minorHAnsi" w:hAnsiTheme="minorHAnsi"/>
          <w:kern w:val="28"/>
          <w:sz w:val="24"/>
          <w:szCs w:val="24"/>
        </w:rPr>
        <w:t>Anlage 4: Formblatt Schweigepflicht Klinikum</w:t>
      </w:r>
    </w:p>
    <w:p w:rsidR="008E0C73" w:rsidRDefault="000637BD" w:rsidP="008E0C73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Anlage 5</w:t>
      </w:r>
      <w:r w:rsidR="008E0C73" w:rsidRPr="008E0C73">
        <w:rPr>
          <w:rFonts w:asciiTheme="minorHAnsi" w:hAnsiTheme="minorHAnsi"/>
          <w:kern w:val="28"/>
          <w:sz w:val="24"/>
          <w:szCs w:val="24"/>
        </w:rPr>
        <w:t>: Merkblatt Schweigepflicht Klinikum</w:t>
      </w:r>
      <w:r w:rsidR="008E0C73">
        <w:rPr>
          <w:rFonts w:asciiTheme="minorHAnsi" w:hAnsiTheme="minorHAnsi"/>
          <w:kern w:val="28"/>
          <w:sz w:val="24"/>
          <w:szCs w:val="24"/>
        </w:rPr>
        <w:t xml:space="preserve">: </w:t>
      </w:r>
    </w:p>
    <w:p w:rsidR="008E0C73" w:rsidRDefault="008E0C73" w:rsidP="008E0C73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 xml:space="preserve">Teil 1 - Schweigepflicht im Unternehmen </w:t>
      </w:r>
    </w:p>
    <w:p w:rsidR="0045210C" w:rsidRPr="00A26FF8" w:rsidRDefault="008E0C73" w:rsidP="00A26FF8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Teil 2 - Schweigepflicht im Umgang mit Patienten</w:t>
      </w:r>
    </w:p>
    <w:sectPr w:rsidR="0045210C" w:rsidRPr="00A26FF8" w:rsidSect="00DF5217">
      <w:headerReference w:type="default" r:id="rId9"/>
      <w:footerReference w:type="default" r:id="rId10"/>
      <w:pgSz w:w="11906" w:h="16838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F41" w:rsidRDefault="00E75F41">
      <w:r>
        <w:separator/>
      </w:r>
    </w:p>
  </w:endnote>
  <w:endnote w:type="continuationSeparator" w:id="0">
    <w:p w:rsidR="00E75F41" w:rsidRDefault="00E7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  <w:tblPrChange w:id="1" w:author="Hartfeldt, Christiane" w:date="2018-10-16T09:10:00Z">
        <w:tblPr>
          <w:tblW w:w="9638" w:type="dxa"/>
          <w:tblLayout w:type="fixed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>
      </w:tblPrChange>
    </w:tblPr>
    <w:tblGrid>
      <w:gridCol w:w="2265"/>
      <w:gridCol w:w="5387"/>
      <w:gridCol w:w="1986"/>
      <w:tblGridChange w:id="2">
        <w:tblGrid>
          <w:gridCol w:w="3212"/>
          <w:gridCol w:w="3789"/>
          <w:gridCol w:w="2637"/>
        </w:tblGrid>
      </w:tblGridChange>
    </w:tblGrid>
    <w:tr w:rsidR="000D052C" w:rsidRPr="00AF0319" w:rsidTr="000557B7">
      <w:tc>
        <w:tcPr>
          <w:tcW w:w="22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3" w:author="Hartfeldt, Christiane" w:date="2018-10-16T09:10:00Z">
            <w:tcPr>
              <w:tcW w:w="3212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Revision</w:t>
          </w:r>
          <w:ins w:id="4" w:author="Hartfeldt, Christiane" w:date="2018-10-16T09:10:00Z">
            <w:r w:rsidR="000557B7">
              <w:rPr>
                <w:rFonts w:asciiTheme="minorHAnsi" w:hAnsiTheme="minorHAnsi" w:cs="Arial"/>
                <w:color w:val="808080"/>
                <w:sz w:val="24"/>
              </w:rPr>
              <w:t>:</w:t>
            </w:r>
          </w:ins>
          <w:del w:id="5" w:author="Hartfeldt, Christiane" w:date="2018-10-16T09:10:00Z">
            <w:r w:rsidRPr="00AF0319" w:rsidDel="000557B7">
              <w:rPr>
                <w:rFonts w:asciiTheme="minorHAnsi" w:hAnsiTheme="minorHAnsi" w:cs="Arial"/>
                <w:color w:val="808080"/>
                <w:sz w:val="24"/>
              </w:rPr>
              <w:delText>sstand</w:delText>
            </w:r>
          </w:del>
        </w:p>
      </w:tc>
      <w:tc>
        <w:tcPr>
          <w:tcW w:w="538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6" w:author="Hartfeldt, Christiane" w:date="2018-10-16T09:10:00Z">
            <w:tcPr>
              <w:tcW w:w="3789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862D2D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AF031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ins w:id="7" w:author="Hartfeldt, Christiane" w:date="2018-10-16T09:10:00Z">
            <w:r w:rsidR="000557B7">
              <w:rPr>
                <w:rFonts w:asciiTheme="minorHAnsi" w:hAnsiTheme="minorHAnsi" w:cs="Arial"/>
                <w:noProof/>
                <w:color w:val="808080"/>
                <w:sz w:val="24"/>
              </w:rPr>
              <w:t>04.b_GBN_QMH_Datengeheimnis.docx</w:t>
            </w:r>
          </w:ins>
          <w:del w:id="8" w:author="Hartfeldt, Christiane" w:date="2018-10-16T09:10:00Z">
            <w:r w:rsidR="00974430" w:rsidDel="000557B7">
              <w:rPr>
                <w:rFonts w:asciiTheme="minorHAnsi" w:hAnsiTheme="minorHAnsi" w:cs="Arial"/>
                <w:noProof/>
                <w:color w:val="808080"/>
                <w:sz w:val="24"/>
              </w:rPr>
              <w:delText>GBN_QMH_Datengeheimnis</w:delText>
            </w:r>
          </w:del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198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9" w:author="Hartfeldt, Christiane" w:date="2018-10-16T09:10:00Z">
            <w:tcPr>
              <w:tcW w:w="2637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925C0F" w:rsidRPr="00117DC4" w:rsidRDefault="00925C0F" w:rsidP="00925C0F">
    <w:pPr>
      <w:rPr>
        <w:sz w:val="4"/>
        <w:szCs w:val="17"/>
      </w:rPr>
    </w:pPr>
  </w:p>
  <w:p w:rsidR="000D052C" w:rsidRPr="00B15706" w:rsidRDefault="00B15706" w:rsidP="00B157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F41" w:rsidRDefault="00E75F41">
      <w:r>
        <w:separator/>
      </w:r>
    </w:p>
  </w:footnote>
  <w:footnote w:type="continuationSeparator" w:id="0">
    <w:p w:rsidR="00E75F41" w:rsidRDefault="00E7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5" w:rsidRDefault="007A49E5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6AE7E7" wp14:editId="074F380D">
          <wp:simplePos x="0" y="0"/>
          <wp:positionH relativeFrom="column">
            <wp:posOffset>4192270</wp:posOffset>
          </wp:positionH>
          <wp:positionV relativeFrom="paragraph">
            <wp:posOffset>-357312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3346"/>
    </w:tblGrid>
    <w:tr w:rsidR="007A49E5" w:rsidRPr="00765294" w:rsidTr="00EA1069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CF007A" w:rsidRDefault="007A49E5" w:rsidP="00EA1069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 xml:space="preserve">Name der </w:t>
          </w:r>
          <w:proofErr w:type="spellStart"/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Default="00F6563E" w:rsidP="007534DF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Datengeheimnis</w:t>
          </w:r>
        </w:p>
        <w:p w:rsidR="007534DF" w:rsidRPr="00B210E2" w:rsidRDefault="007534DF" w:rsidP="007534DF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Schweigepflicht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A49E5" w:rsidRPr="00765294" w:rsidTr="00EA1069">
      <w:trPr>
        <w:trHeight w:val="84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34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-</w:t>
          </w: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handbuch</w:t>
          </w:r>
        </w:p>
      </w:tc>
    </w:tr>
  </w:tbl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F94"/>
    <w:multiLevelType w:val="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rtfeldt, Christiane">
    <w15:presenceInfo w15:providerId="None" w15:userId="Hartfeldt, Christia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557B7"/>
    <w:rsid w:val="00062915"/>
    <w:rsid w:val="000637BD"/>
    <w:rsid w:val="00070966"/>
    <w:rsid w:val="00086718"/>
    <w:rsid w:val="0008759D"/>
    <w:rsid w:val="000A324E"/>
    <w:rsid w:val="000B5D9B"/>
    <w:rsid w:val="000C1ECD"/>
    <w:rsid w:val="000C54BC"/>
    <w:rsid w:val="000D052C"/>
    <w:rsid w:val="000D2CBE"/>
    <w:rsid w:val="000D36E8"/>
    <w:rsid w:val="000F7D50"/>
    <w:rsid w:val="001267E1"/>
    <w:rsid w:val="001277E4"/>
    <w:rsid w:val="0014310C"/>
    <w:rsid w:val="0016740B"/>
    <w:rsid w:val="00172BFB"/>
    <w:rsid w:val="00177EF5"/>
    <w:rsid w:val="001C6D4E"/>
    <w:rsid w:val="001E3F25"/>
    <w:rsid w:val="001E49D0"/>
    <w:rsid w:val="001F5E02"/>
    <w:rsid w:val="00212A8F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10C"/>
    <w:rsid w:val="002A1ADA"/>
    <w:rsid w:val="002C1DDA"/>
    <w:rsid w:val="002D0EEF"/>
    <w:rsid w:val="002E0F75"/>
    <w:rsid w:val="002E3532"/>
    <w:rsid w:val="003177DD"/>
    <w:rsid w:val="003203D8"/>
    <w:rsid w:val="00330257"/>
    <w:rsid w:val="003563A7"/>
    <w:rsid w:val="00367F4C"/>
    <w:rsid w:val="00383A3B"/>
    <w:rsid w:val="00387E2F"/>
    <w:rsid w:val="003A3744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F6344"/>
    <w:rsid w:val="006023F3"/>
    <w:rsid w:val="00627783"/>
    <w:rsid w:val="006307A8"/>
    <w:rsid w:val="006471D2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534DF"/>
    <w:rsid w:val="00765294"/>
    <w:rsid w:val="00765BDE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939B1"/>
    <w:rsid w:val="008948EA"/>
    <w:rsid w:val="00896E6D"/>
    <w:rsid w:val="008C41E8"/>
    <w:rsid w:val="008D348F"/>
    <w:rsid w:val="008D36B4"/>
    <w:rsid w:val="008E0C73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74430"/>
    <w:rsid w:val="00977818"/>
    <w:rsid w:val="009A0789"/>
    <w:rsid w:val="009A4838"/>
    <w:rsid w:val="009A7F94"/>
    <w:rsid w:val="009C00B9"/>
    <w:rsid w:val="009F2D76"/>
    <w:rsid w:val="00A26FF8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C4A2E"/>
    <w:rsid w:val="00BD700E"/>
    <w:rsid w:val="00BF3D91"/>
    <w:rsid w:val="00C14B6F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67E32"/>
    <w:rsid w:val="00D91EBD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70D56"/>
    <w:rsid w:val="00E75F41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6563E"/>
    <w:rsid w:val="00F81AB7"/>
    <w:rsid w:val="00F83784"/>
    <w:rsid w:val="00F94DD7"/>
    <w:rsid w:val="00FA7ADE"/>
    <w:rsid w:val="00FC5ADF"/>
    <w:rsid w:val="00FD311E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C6280"/>
  <w15:docId w15:val="{5DBC962F-7E87-46F9-ACD3-1A8B7448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E70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a.bayern.de/media/info_verpflichtung_beschaeftigte_dsgvo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0F1F6-D2F1-441D-B1FC-AA0F800D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3</cp:revision>
  <cp:lastPrinted>2000-09-07T06:37:00Z</cp:lastPrinted>
  <dcterms:created xsi:type="dcterms:W3CDTF">2018-06-29T07:22:00Z</dcterms:created>
  <dcterms:modified xsi:type="dcterms:W3CDTF">2018-10-16T07:10:00Z</dcterms:modified>
</cp:coreProperties>
</file>